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3D861" w14:textId="77777777"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r w:rsidR="00133C67">
        <w:rPr>
          <w:rFonts w:ascii="Arial" w:hAnsi="Arial" w:cs="Arial"/>
          <w:sz w:val="24"/>
          <w:szCs w:val="24"/>
        </w:rPr>
        <w:t xml:space="preserve">spoluvlastnický podíl: </w:t>
      </w:r>
      <w:r w:rsidRPr="00C405D3">
        <w:rPr>
          <w:rFonts w:ascii="Arial" w:hAnsi="Arial" w:cs="Arial"/>
          <w:sz w:val="24"/>
          <w:szCs w:val="24"/>
          <w:highlight w:val="green"/>
        </w:rPr>
        <w:t>bude doplněno</w:t>
      </w:r>
    </w:p>
    <w:p w14:paraId="1C70AC53" w14:textId="77777777"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14:paraId="298FBC24" w14:textId="77777777"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14:paraId="0A3173F5" w14:textId="77777777" w:rsidR="0065224C" w:rsidRPr="00FB4EB6" w:rsidRDefault="00D06E90" w:rsidP="0065224C">
      <w:pPr>
        <w:rPr>
          <w:rFonts w:ascii="Arial" w:hAnsi="Arial" w:cs="Arial"/>
          <w:sz w:val="24"/>
          <w:szCs w:val="24"/>
        </w:rPr>
      </w:pPr>
    </w:p>
    <w:p w14:paraId="263A22AF" w14:textId="77777777"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14:paraId="1F5156E6" w14:textId="77777777" w:rsidR="00EC6415" w:rsidRDefault="00EC6415" w:rsidP="00EC6415">
      <w:pPr>
        <w:rPr>
          <w:rFonts w:ascii="Arial" w:hAnsi="Arial" w:cs="Arial"/>
          <w:sz w:val="24"/>
          <w:szCs w:val="24"/>
        </w:rPr>
      </w:pPr>
    </w:p>
    <w:p w14:paraId="0E7F840C" w14:textId="77777777" w:rsidR="00EC6415" w:rsidRDefault="00EC6415" w:rsidP="00EC6415">
      <w:pPr>
        <w:rPr>
          <w:rFonts w:ascii="Arial" w:hAnsi="Arial" w:cs="Arial"/>
          <w:sz w:val="24"/>
          <w:szCs w:val="24"/>
        </w:rPr>
      </w:pPr>
      <w:r>
        <w:rPr>
          <w:rFonts w:ascii="Arial" w:hAnsi="Arial" w:cs="Arial"/>
          <w:sz w:val="24"/>
          <w:szCs w:val="24"/>
        </w:rPr>
        <w:t>a</w:t>
      </w:r>
    </w:p>
    <w:p w14:paraId="4CF96AF5" w14:textId="77777777" w:rsidR="00EC6415" w:rsidRDefault="00EC6415" w:rsidP="00EC6415">
      <w:pPr>
        <w:rPr>
          <w:rFonts w:ascii="Arial" w:hAnsi="Arial" w:cs="Arial"/>
          <w:sz w:val="24"/>
          <w:szCs w:val="24"/>
        </w:rPr>
      </w:pPr>
    </w:p>
    <w:p w14:paraId="178909BE" w14:textId="77777777"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14:paraId="7F4779D0" w14:textId="77777777"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14:paraId="74191ED0" w14:textId="77777777"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14:paraId="02C01451" w14:textId="77777777"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14:paraId="1DD8198E" w14:textId="77777777"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14:paraId="065923ED" w14:textId="77777777" w:rsidR="003B5336" w:rsidRDefault="00D06E90" w:rsidP="003B5336">
      <w:pPr>
        <w:rPr>
          <w:rFonts w:ascii="Arial" w:hAnsi="Arial" w:cs="Arial"/>
          <w:bCs/>
          <w:color w:val="000000"/>
          <w:sz w:val="24"/>
          <w:szCs w:val="24"/>
        </w:rPr>
      </w:pPr>
    </w:p>
    <w:p w14:paraId="24C3DC38" w14:textId="77777777"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14:paraId="08E40EC3" w14:textId="77777777"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u jedná Mgr</w:t>
      </w:r>
      <w:r>
        <w:rPr>
          <w:rFonts w:ascii="Arial" w:hAnsi="Arial" w:cs="Arial"/>
          <w:bCs/>
          <w:color w:val="000000"/>
          <w:sz w:val="24"/>
          <w:szCs w:val="24"/>
        </w:rPr>
        <w:t xml:space="preserve">. Zdeněk Dvořák, </w:t>
      </w:r>
      <w:r w:rsidR="00000E00">
        <w:rPr>
          <w:rFonts w:ascii="Arial" w:hAnsi="Arial" w:cs="Arial"/>
          <w:bCs/>
          <w:color w:val="000000"/>
          <w:sz w:val="24"/>
          <w:szCs w:val="24"/>
        </w:rPr>
        <w:t>MPA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14:paraId="30170E15" w14:textId="77777777" w:rsidR="003B5336" w:rsidRDefault="00D06E90" w:rsidP="003B5336">
      <w:pPr>
        <w:rPr>
          <w:rFonts w:ascii="Arial" w:hAnsi="Arial" w:cs="Arial"/>
          <w:sz w:val="24"/>
          <w:szCs w:val="24"/>
        </w:rPr>
      </w:pPr>
    </w:p>
    <w:p w14:paraId="7F83FACA" w14:textId="77777777"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14:paraId="05391C4F" w14:textId="77777777" w:rsidR="00465EC5" w:rsidRDefault="00465EC5" w:rsidP="00D72368">
      <w:pPr>
        <w:rPr>
          <w:rFonts w:ascii="Arial" w:hAnsi="Arial" w:cs="Arial"/>
          <w:sz w:val="24"/>
          <w:szCs w:val="24"/>
        </w:rPr>
      </w:pPr>
    </w:p>
    <w:p w14:paraId="7AFFBF2A" w14:textId="77777777"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D66E55">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14:paraId="40559E80" w14:textId="77777777" w:rsidR="00181A0F" w:rsidRDefault="00181A0F" w:rsidP="00D72368">
      <w:pPr>
        <w:rPr>
          <w:rFonts w:ascii="Arial" w:hAnsi="Arial" w:cs="Arial"/>
          <w:sz w:val="24"/>
          <w:szCs w:val="24"/>
        </w:rPr>
      </w:pPr>
    </w:p>
    <w:p w14:paraId="2FAE723D" w14:textId="77777777"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14:paraId="52614A8D" w14:textId="77777777" w:rsidR="00465EC5" w:rsidRDefault="00465EC5" w:rsidP="002416A8">
      <w:pPr>
        <w:jc w:val="both"/>
        <w:rPr>
          <w:rFonts w:ascii="Arial" w:hAnsi="Arial" w:cs="Arial"/>
          <w:sz w:val="24"/>
          <w:szCs w:val="24"/>
        </w:rPr>
      </w:pPr>
    </w:p>
    <w:p w14:paraId="7975EC7E" w14:textId="77777777"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14:paraId="3BFEA5D8" w14:textId="77777777" w:rsidR="00465EC5" w:rsidRDefault="00465EC5" w:rsidP="00465EC5">
      <w:pPr>
        <w:jc w:val="center"/>
        <w:rPr>
          <w:rFonts w:ascii="Arial" w:hAnsi="Arial" w:cs="Arial"/>
          <w:b/>
          <w:sz w:val="24"/>
          <w:szCs w:val="24"/>
        </w:rPr>
      </w:pPr>
    </w:p>
    <w:p w14:paraId="332D23EA" w14:textId="77777777" w:rsidR="00465EC5" w:rsidRDefault="00465EC5" w:rsidP="00465EC5">
      <w:pPr>
        <w:jc w:val="center"/>
        <w:rPr>
          <w:rFonts w:ascii="Arial" w:hAnsi="Arial" w:cs="Arial"/>
          <w:b/>
          <w:sz w:val="24"/>
          <w:szCs w:val="24"/>
        </w:rPr>
      </w:pPr>
      <w:r>
        <w:rPr>
          <w:rFonts w:ascii="Arial" w:hAnsi="Arial" w:cs="Arial"/>
          <w:b/>
          <w:sz w:val="24"/>
          <w:szCs w:val="24"/>
        </w:rPr>
        <w:t>I.</w:t>
      </w:r>
    </w:p>
    <w:p w14:paraId="65C796AE" w14:textId="77777777" w:rsidR="00054305" w:rsidRDefault="00054305" w:rsidP="00465EC5">
      <w:pPr>
        <w:jc w:val="both"/>
        <w:rPr>
          <w:rFonts w:ascii="Arial" w:hAnsi="Arial" w:cs="Arial"/>
          <w:sz w:val="24"/>
          <w:szCs w:val="24"/>
        </w:rPr>
      </w:pPr>
    </w:p>
    <w:p w14:paraId="34EC86C6" w14:textId="77777777"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Pr="00D66E55">
        <w:rPr>
          <w:rFonts w:ascii="Arial" w:hAnsi="Arial" w:cs="Arial"/>
          <w:sz w:val="24"/>
          <w:szCs w:val="24"/>
          <w:highlight w:val="yellow"/>
        </w:rPr>
        <w:t>podílovým spoluvlastníkem, s podílem o velikosti</w:t>
      </w:r>
      <w:r w:rsidR="00181A0F"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D66E55">
        <w:rPr>
          <w:rFonts w:ascii="Arial" w:hAnsi="Arial" w:cs="Arial"/>
          <w:sz w:val="24"/>
          <w:szCs w:val="24"/>
        </w:rPr>
        <w:t>druh pozemku</w:t>
      </w:r>
      <w:r w:rsidR="00EF47E9" w:rsidRPr="00D66E55">
        <w:rPr>
          <w:rFonts w:ascii="Arial" w:hAnsi="Arial" w:cs="Arial"/>
          <w:sz w:val="24"/>
          <w:szCs w:val="24"/>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w:t>
      </w:r>
      <w:r w:rsidR="00D66E55">
        <w:rPr>
          <w:rFonts w:ascii="Arial" w:hAnsi="Arial" w:cs="Arial"/>
          <w:sz w:val="24"/>
          <w:szCs w:val="24"/>
        </w:rPr>
        <w:t xml:space="preserve"> </w:t>
      </w:r>
      <w:r>
        <w:rPr>
          <w:rFonts w:ascii="Arial" w:hAnsi="Arial" w:cs="Arial"/>
          <w:sz w:val="24"/>
          <w:szCs w:val="24"/>
        </w:rPr>
        <w:t xml:space="preserve">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14:paraId="70FB338B" w14:textId="77777777" w:rsidR="00567808" w:rsidRPr="001B4483" w:rsidRDefault="00D06E90" w:rsidP="00567808">
      <w:pPr>
        <w:jc w:val="both"/>
        <w:rPr>
          <w:rFonts w:ascii="Arial" w:hAnsi="Arial" w:cs="Arial"/>
          <w:sz w:val="24"/>
          <w:szCs w:val="24"/>
          <w:highlight w:val="green"/>
        </w:rPr>
      </w:pPr>
    </w:p>
    <w:p w14:paraId="6FF53EA0" w14:textId="77777777"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14:paraId="2E7065F4" w14:textId="77777777" w:rsidR="00054305" w:rsidRDefault="00054305" w:rsidP="00465EC5">
      <w:pPr>
        <w:jc w:val="both"/>
        <w:rPr>
          <w:rFonts w:ascii="Arial" w:hAnsi="Arial" w:cs="Arial"/>
          <w:sz w:val="24"/>
          <w:szCs w:val="24"/>
        </w:rPr>
      </w:pPr>
    </w:p>
    <w:p w14:paraId="290415C9" w14:textId="77777777"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14:paraId="1CC49930" w14:textId="77777777" w:rsidR="00054305" w:rsidRDefault="00054305" w:rsidP="00054305">
      <w:pPr>
        <w:jc w:val="both"/>
        <w:rPr>
          <w:rFonts w:ascii="Arial" w:hAnsi="Arial" w:cs="Arial"/>
          <w:sz w:val="24"/>
          <w:szCs w:val="24"/>
        </w:rPr>
      </w:pPr>
    </w:p>
    <w:p w14:paraId="3D357FC2" w14:textId="77777777"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w:t>
      </w:r>
      <w:r w:rsidRPr="00D66E55">
        <w:rPr>
          <w:rFonts w:ascii="Arial" w:hAnsi="Arial" w:cs="Arial"/>
          <w:sz w:val="24"/>
          <w:szCs w:val="24"/>
          <w:highlight w:val="yellow"/>
        </w:rPr>
        <w:t>a to spoluvlastnický podíl o velikosti</w:t>
      </w:r>
      <w:r w:rsidR="00621BA0"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w:t>
      </w:r>
      <w:r w:rsidR="00EF47E9" w:rsidRPr="0029146A">
        <w:rPr>
          <w:rFonts w:ascii="Arial" w:hAnsi="Arial" w:cs="Arial"/>
          <w:sz w:val="24"/>
          <w:szCs w:val="24"/>
          <w:highlight w:val="yellow"/>
        </w:rPr>
        <w:t>k</w:t>
      </w:r>
      <w:r w:rsidR="00D66E55" w:rsidRPr="0029146A">
        <w:rPr>
          <w:rFonts w:ascii="Arial" w:hAnsi="Arial" w:cs="Arial"/>
          <w:sz w:val="24"/>
          <w:szCs w:val="24"/>
          <w:highlight w:val="yellow"/>
        </w:rPr>
        <w:t> </w:t>
      </w:r>
      <w:r w:rsidRPr="0029146A">
        <w:rPr>
          <w:rFonts w:ascii="Arial" w:hAnsi="Arial" w:cs="Arial"/>
          <w:sz w:val="24"/>
          <w:szCs w:val="24"/>
          <w:highlight w:val="yellow"/>
        </w:rPr>
        <w:t>pozemku</w:t>
      </w:r>
      <w:r w:rsidR="00D66E55" w:rsidRPr="00D66E55">
        <w:rPr>
          <w:rFonts w:ascii="Arial" w:hAnsi="Arial" w:cs="Arial"/>
          <w:sz w:val="24"/>
          <w:szCs w:val="24"/>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k.</w:t>
      </w:r>
      <w:r w:rsidR="0029146A">
        <w:rPr>
          <w:rFonts w:ascii="Arial" w:hAnsi="Arial" w:cs="Arial"/>
          <w:sz w:val="24"/>
          <w:szCs w:val="24"/>
        </w:rPr>
        <w:t xml:space="preserve"> </w:t>
      </w:r>
      <w:r>
        <w:rPr>
          <w:rFonts w:ascii="Arial" w:hAnsi="Arial" w:cs="Arial"/>
          <w:sz w:val="24"/>
          <w:szCs w:val="24"/>
        </w:rPr>
        <w:t xml:space="preserve">ú. </w:t>
      </w:r>
      <w:r w:rsidR="00C405D3" w:rsidRPr="00C405D3">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w:t>
      </w:r>
      <w:r>
        <w:rPr>
          <w:rFonts w:ascii="Arial" w:hAnsi="Arial" w:cs="Arial"/>
          <w:sz w:val="24"/>
          <w:szCs w:val="24"/>
        </w:rPr>
        <w:lastRenderedPageBreak/>
        <w:t>uvedenou v článku 3.2 této smlouvy a zavazuje se umožnit kupujícímu nabytí vlastnického práva k předmětu smlouvy.</w:t>
      </w:r>
    </w:p>
    <w:p w14:paraId="48730D98" w14:textId="77777777" w:rsidR="0048273F" w:rsidRDefault="00D06E90" w:rsidP="0048273F">
      <w:pPr>
        <w:jc w:val="both"/>
        <w:rPr>
          <w:rFonts w:ascii="Arial" w:hAnsi="Arial" w:cs="Arial"/>
          <w:sz w:val="24"/>
          <w:szCs w:val="24"/>
        </w:rPr>
      </w:pPr>
    </w:p>
    <w:p w14:paraId="00DD4B14" w14:textId="77777777"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14:paraId="4495DCFC" w14:textId="77777777" w:rsidR="0048273F" w:rsidRDefault="00D06E90" w:rsidP="0048273F">
      <w:pPr>
        <w:jc w:val="both"/>
        <w:rPr>
          <w:rFonts w:ascii="Arial" w:hAnsi="Arial" w:cs="Arial"/>
          <w:sz w:val="24"/>
          <w:szCs w:val="24"/>
        </w:rPr>
      </w:pPr>
    </w:p>
    <w:p w14:paraId="444B9B85" w14:textId="77777777"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29146A">
        <w:rPr>
          <w:rFonts w:ascii="Arial" w:hAnsi="Arial" w:cs="Arial"/>
          <w:sz w:val="24"/>
          <w:szCs w:val="24"/>
          <w:highlight w:val="green"/>
        </w:rPr>
        <w:t>bude doplněn vydávající úřad</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pod č.</w:t>
      </w:r>
      <w:r w:rsidR="0029146A">
        <w:rPr>
          <w:rFonts w:ascii="Arial" w:hAnsi="Arial" w:cs="Arial"/>
          <w:sz w:val="24"/>
          <w:szCs w:val="24"/>
        </w:rPr>
        <w:t xml:space="preserve"> </w:t>
      </w:r>
      <w:r w:rsidR="00621BA0" w:rsidRPr="00D310FD">
        <w:rPr>
          <w:rFonts w:ascii="Arial" w:hAnsi="Arial" w:cs="Arial"/>
          <w:sz w:val="24"/>
          <w:szCs w:val="24"/>
        </w:rPr>
        <w:t xml:space="preserve">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14:paraId="239A18CE" w14:textId="77777777" w:rsidR="00FB22D0" w:rsidRDefault="00FB22D0" w:rsidP="00054305">
      <w:pPr>
        <w:jc w:val="center"/>
        <w:rPr>
          <w:rFonts w:ascii="Arial" w:hAnsi="Arial" w:cs="Arial"/>
          <w:b/>
          <w:sz w:val="24"/>
          <w:szCs w:val="24"/>
        </w:rPr>
      </w:pPr>
    </w:p>
    <w:p w14:paraId="69B6685B" w14:textId="77777777" w:rsidR="00465EC5" w:rsidRDefault="00054305" w:rsidP="00054305">
      <w:pPr>
        <w:jc w:val="center"/>
        <w:rPr>
          <w:rFonts w:ascii="Arial" w:hAnsi="Arial" w:cs="Arial"/>
          <w:b/>
          <w:sz w:val="24"/>
          <w:szCs w:val="24"/>
        </w:rPr>
      </w:pPr>
      <w:r w:rsidRPr="00054305">
        <w:rPr>
          <w:rFonts w:ascii="Arial" w:hAnsi="Arial" w:cs="Arial"/>
          <w:b/>
          <w:sz w:val="24"/>
          <w:szCs w:val="24"/>
        </w:rPr>
        <w:t>III.</w:t>
      </w:r>
    </w:p>
    <w:p w14:paraId="15CE5CE1" w14:textId="77777777" w:rsidR="00054305" w:rsidRPr="00054305" w:rsidRDefault="00054305" w:rsidP="00054305">
      <w:pPr>
        <w:jc w:val="both"/>
        <w:rPr>
          <w:rFonts w:ascii="Arial" w:hAnsi="Arial" w:cs="Arial"/>
          <w:sz w:val="24"/>
          <w:szCs w:val="24"/>
        </w:rPr>
      </w:pPr>
    </w:p>
    <w:p w14:paraId="28CDD3D8" w14:textId="456BA02F"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0029146A" w:rsidRPr="003203EF">
        <w:rPr>
          <w:rFonts w:ascii="Arial" w:hAnsi="Arial" w:cs="Arial"/>
          <w:sz w:val="24"/>
          <w:szCs w:val="24"/>
        </w:rPr>
        <w:t xml:space="preserve">ze dne </w:t>
      </w:r>
      <w:r w:rsidR="0029146A" w:rsidRPr="00C405D3">
        <w:rPr>
          <w:rFonts w:ascii="Arial" w:hAnsi="Arial" w:cs="Arial"/>
          <w:sz w:val="24"/>
          <w:szCs w:val="24"/>
          <w:highlight w:val="green"/>
        </w:rPr>
        <w:t>bude doplněno</w:t>
      </w:r>
      <w:r w:rsidR="0029146A">
        <w:rPr>
          <w:rFonts w:ascii="Arial" w:hAnsi="Arial" w:cs="Arial"/>
          <w:sz w:val="24"/>
          <w:szCs w:val="24"/>
        </w:rPr>
        <w:t>,</w:t>
      </w:r>
      <w:r w:rsidR="0029146A" w:rsidRPr="003203EF">
        <w:rPr>
          <w:rFonts w:ascii="Arial" w:hAnsi="Arial" w:cs="Arial"/>
          <w:sz w:val="24"/>
          <w:szCs w:val="24"/>
        </w:rPr>
        <w:t xml:space="preserve"> </w:t>
      </w:r>
      <w:r w:rsidRPr="003203EF">
        <w:rPr>
          <w:rFonts w:ascii="Arial" w:hAnsi="Arial" w:cs="Arial"/>
          <w:sz w:val="24"/>
          <w:szCs w:val="24"/>
        </w:rPr>
        <w:t xml:space="preserve">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0029146A" w:rsidRPr="00A168D1">
        <w:rPr>
          <w:rFonts w:ascii="Arial" w:hAnsi="Arial" w:cs="Arial"/>
          <w:sz w:val="24"/>
          <w:szCs w:val="24"/>
          <w:highlight w:val="yellow"/>
        </w:rPr>
        <w:t>nestavebního pozemku</w:t>
      </w:r>
      <w:r w:rsidR="0029146A" w:rsidRPr="00E51418">
        <w:rPr>
          <w:rFonts w:ascii="Arial" w:hAnsi="Arial" w:cs="Arial"/>
          <w:sz w:val="24"/>
          <w:szCs w:val="24"/>
        </w:rPr>
        <w:t xml:space="preserve"> </w:t>
      </w:r>
      <w:r w:rsidR="0029146A" w:rsidRPr="00C405D3">
        <w:rPr>
          <w:rFonts w:ascii="Arial" w:hAnsi="Arial" w:cs="Arial"/>
          <w:sz w:val="24"/>
          <w:szCs w:val="24"/>
          <w:highlight w:val="green"/>
        </w:rPr>
        <w:t>bude doplněno</w:t>
      </w:r>
      <w:r w:rsidR="0029146A" w:rsidRPr="00E51418">
        <w:rPr>
          <w:rFonts w:ascii="Arial" w:hAnsi="Arial" w:cs="Arial"/>
          <w:sz w:val="24"/>
          <w:szCs w:val="24"/>
        </w:rPr>
        <w:t>,- Kč</w:t>
      </w:r>
      <w:bookmarkStart w:id="0" w:name="_GoBack"/>
      <w:bookmarkEnd w:id="0"/>
      <w:ins w:id="1" w:author="Autor">
        <w:r w:rsidR="00D06E90">
          <w:rPr>
            <w:rFonts w:ascii="Arial" w:hAnsi="Arial" w:cs="Arial"/>
            <w:sz w:val="24"/>
            <w:szCs w:val="24"/>
          </w:rPr>
          <w:t>, včetně všech součástí a příslušenství,</w:t>
        </w:r>
        <w:r w:rsidR="00D06E90" w:rsidRPr="00E51418">
          <w:rPr>
            <w:rFonts w:ascii="Arial" w:hAnsi="Arial" w:cs="Arial"/>
            <w:sz w:val="24"/>
            <w:szCs w:val="24"/>
          </w:rPr>
          <w:t xml:space="preserve"> </w:t>
        </w:r>
      </w:ins>
      <w:r w:rsidR="0029146A">
        <w:rPr>
          <w:rFonts w:ascii="Arial" w:hAnsi="Arial" w:cs="Arial"/>
          <w:sz w:val="24"/>
          <w:szCs w:val="24"/>
        </w:rPr>
        <w:t xml:space="preserve"> </w:t>
      </w:r>
      <w:r w:rsidR="0029146A" w:rsidRPr="0029146A">
        <w:rPr>
          <w:rFonts w:ascii="Arial" w:hAnsi="Arial" w:cs="Arial"/>
          <w:i/>
          <w:sz w:val="24"/>
          <w:szCs w:val="24"/>
        </w:rPr>
        <w:t>nebo</w:t>
      </w:r>
      <w:r w:rsidR="0029146A">
        <w:rPr>
          <w:rFonts w:ascii="Arial" w:hAnsi="Arial" w:cs="Arial"/>
          <w:sz w:val="24"/>
          <w:szCs w:val="24"/>
        </w:rPr>
        <w:t xml:space="preserve"> </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ins w:id="2" w:author="Autor">
        <w:r w:rsidR="00D06E90">
          <w:rPr>
            <w:rFonts w:ascii="Arial" w:hAnsi="Arial" w:cs="Arial"/>
            <w:sz w:val="24"/>
            <w:szCs w:val="24"/>
          </w:rPr>
          <w:t xml:space="preserve"> </w:t>
        </w:r>
        <w:r w:rsidR="00D06E90">
          <w:rPr>
            <w:rFonts w:ascii="Arial" w:hAnsi="Arial" w:cs="Arial"/>
            <w:sz w:val="24"/>
            <w:szCs w:val="24"/>
          </w:rPr>
          <w:t>, včetně všech součástí a příslušenství,</w:t>
        </w:r>
      </w:ins>
      <w:r w:rsidRPr="00E51418">
        <w:rPr>
          <w:rFonts w:ascii="Arial" w:hAnsi="Arial" w:cs="Arial"/>
          <w:sz w:val="24"/>
          <w:szCs w:val="24"/>
        </w:rPr>
        <w:t>,- Kč</w:t>
      </w:r>
      <w:del w:id="3" w:author="Autor">
        <w:r w:rsidR="005639C5" w:rsidDel="00D06E90">
          <w:rPr>
            <w:rFonts w:ascii="Arial" w:hAnsi="Arial" w:cs="Arial"/>
            <w:sz w:val="24"/>
            <w:szCs w:val="24"/>
          </w:rPr>
          <w:delText xml:space="preserve"> </w:delText>
        </w:r>
        <w:r w:rsidR="0029146A" w:rsidRPr="0029146A" w:rsidDel="00D06E90">
          <w:rPr>
            <w:rFonts w:ascii="Arial" w:hAnsi="Arial" w:cs="Arial"/>
            <w:i/>
            <w:sz w:val="24"/>
            <w:szCs w:val="24"/>
          </w:rPr>
          <w:delText>a nebo</w:delText>
        </w:r>
        <w:r w:rsidR="005639C5" w:rsidDel="00D06E90">
          <w:rPr>
            <w:rFonts w:ascii="Arial" w:hAnsi="Arial" w:cs="Arial"/>
            <w:sz w:val="24"/>
            <w:szCs w:val="24"/>
          </w:rPr>
          <w:delText xml:space="preserve"> hodnota trvalých porostů </w:delText>
        </w:r>
        <w:r w:rsidR="00C405D3" w:rsidRPr="00C405D3" w:rsidDel="00D06E90">
          <w:rPr>
            <w:rFonts w:ascii="Arial" w:hAnsi="Arial" w:cs="Arial"/>
            <w:sz w:val="24"/>
            <w:szCs w:val="24"/>
            <w:highlight w:val="green"/>
          </w:rPr>
          <w:delText>bude doplněno</w:delText>
        </w:r>
        <w:r w:rsidR="00EF47E9" w:rsidDel="00D06E90">
          <w:rPr>
            <w:rFonts w:ascii="Arial" w:hAnsi="Arial" w:cs="Arial"/>
            <w:sz w:val="24"/>
            <w:szCs w:val="24"/>
          </w:rPr>
          <w:delText>,-</w:delText>
        </w:r>
        <w:r w:rsidR="005639C5" w:rsidDel="00D06E90">
          <w:rPr>
            <w:rFonts w:ascii="Arial" w:hAnsi="Arial" w:cs="Arial"/>
            <w:sz w:val="24"/>
            <w:szCs w:val="24"/>
          </w:rPr>
          <w:delText xml:space="preserve"> Kč</w:delText>
        </w:r>
        <w:r w:rsidDel="00D06E90">
          <w:rPr>
            <w:rFonts w:ascii="Arial" w:hAnsi="Arial" w:cs="Arial"/>
            <w:sz w:val="24"/>
            <w:szCs w:val="24"/>
          </w:rPr>
          <w:delText xml:space="preserve">. Hodnota předmětu smlouvy činí dle znaleckého posudku </w:delText>
        </w:r>
        <w:r w:rsidR="00C405D3" w:rsidRPr="00C405D3" w:rsidDel="00D06E90">
          <w:rPr>
            <w:rFonts w:ascii="Arial" w:hAnsi="Arial" w:cs="Arial"/>
            <w:sz w:val="24"/>
            <w:szCs w:val="24"/>
            <w:highlight w:val="green"/>
          </w:rPr>
          <w:delText>bude doplněno</w:delText>
        </w:r>
        <w:r w:rsidDel="00D06E90">
          <w:rPr>
            <w:rFonts w:ascii="Arial" w:hAnsi="Arial" w:cs="Arial"/>
            <w:sz w:val="24"/>
            <w:szCs w:val="24"/>
          </w:rPr>
          <w:delText>,- Kč.</w:delText>
        </w:r>
      </w:del>
    </w:p>
    <w:p w14:paraId="7B44D078" w14:textId="77777777" w:rsidR="002D669F" w:rsidRDefault="00D06E90" w:rsidP="002D669F">
      <w:pPr>
        <w:rPr>
          <w:rFonts w:ascii="Arial" w:hAnsi="Arial" w:cs="Arial"/>
          <w:sz w:val="24"/>
          <w:szCs w:val="24"/>
        </w:rPr>
      </w:pPr>
    </w:p>
    <w:p w14:paraId="19FE84FB" w14:textId="77777777"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14:paraId="54404E8D" w14:textId="77777777" w:rsidR="002D669F" w:rsidRDefault="00D06E90" w:rsidP="002D669F">
      <w:pPr>
        <w:jc w:val="both"/>
        <w:rPr>
          <w:rFonts w:ascii="Arial" w:hAnsi="Arial" w:cs="Arial"/>
          <w:sz w:val="24"/>
          <w:szCs w:val="24"/>
        </w:rPr>
      </w:pPr>
    </w:p>
    <w:p w14:paraId="421247FF" w14:textId="77777777"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14:paraId="5260D422" w14:textId="77777777" w:rsidR="002D669F" w:rsidRDefault="00D06E90" w:rsidP="002D669F">
      <w:pPr>
        <w:spacing w:line="264" w:lineRule="auto"/>
        <w:jc w:val="both"/>
        <w:rPr>
          <w:rFonts w:ascii="Arial" w:hAnsi="Arial" w:cs="Arial"/>
          <w:sz w:val="24"/>
          <w:szCs w:val="24"/>
        </w:rPr>
      </w:pPr>
    </w:p>
    <w:p w14:paraId="67B6F5AA" w14:textId="77777777"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14:paraId="70FB6860" w14:textId="77777777" w:rsidR="003B3863" w:rsidRDefault="003B3863" w:rsidP="003B3863">
      <w:pPr>
        <w:jc w:val="both"/>
        <w:rPr>
          <w:rFonts w:ascii="Arial" w:hAnsi="Arial" w:cs="Arial"/>
          <w:sz w:val="24"/>
          <w:szCs w:val="24"/>
        </w:rPr>
      </w:pPr>
    </w:p>
    <w:p w14:paraId="77E0211C" w14:textId="77777777" w:rsidR="003B3863" w:rsidRDefault="003B3863" w:rsidP="003B3863">
      <w:pPr>
        <w:jc w:val="center"/>
        <w:rPr>
          <w:rFonts w:ascii="Arial" w:hAnsi="Arial" w:cs="Arial"/>
          <w:b/>
          <w:sz w:val="24"/>
          <w:szCs w:val="24"/>
        </w:rPr>
      </w:pPr>
      <w:r w:rsidRPr="003B3863">
        <w:rPr>
          <w:rFonts w:ascii="Arial" w:hAnsi="Arial" w:cs="Arial"/>
          <w:b/>
          <w:sz w:val="24"/>
          <w:szCs w:val="24"/>
        </w:rPr>
        <w:t>IV.</w:t>
      </w:r>
    </w:p>
    <w:p w14:paraId="6C632149" w14:textId="77777777" w:rsidR="003B3863" w:rsidRPr="003B3863" w:rsidRDefault="003B3863" w:rsidP="003B3863">
      <w:pPr>
        <w:jc w:val="both"/>
        <w:rPr>
          <w:rFonts w:ascii="Arial" w:hAnsi="Arial" w:cs="Arial"/>
          <w:sz w:val="24"/>
          <w:szCs w:val="24"/>
        </w:rPr>
      </w:pPr>
    </w:p>
    <w:p w14:paraId="3200DFF0" w14:textId="77777777"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14:paraId="669BBBBF" w14:textId="77777777" w:rsidR="0029149B" w:rsidRDefault="00D06E90" w:rsidP="0029149B">
      <w:pPr>
        <w:jc w:val="both"/>
        <w:rPr>
          <w:rFonts w:ascii="Arial" w:hAnsi="Arial" w:cs="Arial"/>
          <w:sz w:val="24"/>
          <w:szCs w:val="24"/>
        </w:rPr>
      </w:pPr>
    </w:p>
    <w:p w14:paraId="7F7E8C1D" w14:textId="77777777"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w:t>
      </w:r>
      <w:r>
        <w:rPr>
          <w:rFonts w:ascii="Arial" w:hAnsi="Arial" w:cs="Arial"/>
          <w:sz w:val="24"/>
          <w:szCs w:val="24"/>
        </w:rPr>
        <w:lastRenderedPageBreak/>
        <w:t xml:space="preserve">vztahem nezatíží. V opačném případě je kupující srozuměn s tím, že předmět smlouvy může být zatížen nájemním vztahem. </w:t>
      </w:r>
    </w:p>
    <w:p w14:paraId="34D22CCC" w14:textId="77777777" w:rsidR="0029149B" w:rsidRDefault="00D06E90" w:rsidP="0029149B">
      <w:pPr>
        <w:jc w:val="both"/>
        <w:rPr>
          <w:rFonts w:ascii="Arial" w:hAnsi="Arial" w:cs="Arial"/>
          <w:sz w:val="24"/>
          <w:szCs w:val="24"/>
        </w:rPr>
      </w:pPr>
    </w:p>
    <w:p w14:paraId="7E0D561D" w14:textId="77777777"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14:paraId="60AD85BA" w14:textId="77777777" w:rsidR="0029149B" w:rsidRDefault="00D06E90" w:rsidP="0029149B">
      <w:pPr>
        <w:jc w:val="both"/>
        <w:rPr>
          <w:rFonts w:ascii="Arial" w:hAnsi="Arial" w:cs="Arial"/>
          <w:sz w:val="24"/>
          <w:szCs w:val="24"/>
        </w:rPr>
      </w:pPr>
    </w:p>
    <w:p w14:paraId="7BF01FB0" w14:textId="77777777"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14:paraId="45FC8B16" w14:textId="77777777" w:rsidR="00AE04D9" w:rsidRDefault="00AE04D9" w:rsidP="003B3863">
      <w:pPr>
        <w:jc w:val="both"/>
        <w:rPr>
          <w:rFonts w:ascii="Arial" w:hAnsi="Arial" w:cs="Arial"/>
          <w:sz w:val="24"/>
          <w:szCs w:val="24"/>
        </w:rPr>
      </w:pPr>
    </w:p>
    <w:p w14:paraId="0470B76B" w14:textId="77777777" w:rsidR="00AE04D9" w:rsidRDefault="00AE04D9" w:rsidP="00AE04D9">
      <w:pPr>
        <w:jc w:val="center"/>
        <w:rPr>
          <w:rFonts w:ascii="Arial" w:hAnsi="Arial" w:cs="Arial"/>
          <w:b/>
          <w:sz w:val="24"/>
          <w:szCs w:val="24"/>
        </w:rPr>
      </w:pPr>
      <w:r w:rsidRPr="00AE04D9">
        <w:rPr>
          <w:rFonts w:ascii="Arial" w:hAnsi="Arial" w:cs="Arial"/>
          <w:b/>
          <w:sz w:val="24"/>
          <w:szCs w:val="24"/>
        </w:rPr>
        <w:t>V.</w:t>
      </w:r>
    </w:p>
    <w:p w14:paraId="733930FA" w14:textId="77777777" w:rsidR="00AE04D9" w:rsidRDefault="00AE04D9" w:rsidP="00AE04D9">
      <w:pPr>
        <w:jc w:val="both"/>
        <w:rPr>
          <w:rFonts w:ascii="Arial" w:hAnsi="Arial" w:cs="Arial"/>
          <w:sz w:val="24"/>
          <w:szCs w:val="24"/>
        </w:rPr>
      </w:pPr>
    </w:p>
    <w:p w14:paraId="7418CDFE" w14:textId="77777777"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14:paraId="76A38E1E" w14:textId="77777777" w:rsidR="00072F30" w:rsidRDefault="00D06E90" w:rsidP="00072F30">
      <w:pPr>
        <w:jc w:val="both"/>
        <w:rPr>
          <w:rFonts w:ascii="Arial" w:hAnsi="Arial" w:cs="Arial"/>
          <w:sz w:val="24"/>
          <w:szCs w:val="24"/>
        </w:rPr>
      </w:pPr>
    </w:p>
    <w:p w14:paraId="7B90170C" w14:textId="77777777"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14:paraId="61D114D4" w14:textId="77777777" w:rsidR="00957749" w:rsidRDefault="00957749" w:rsidP="00AE04D9">
      <w:pPr>
        <w:jc w:val="both"/>
        <w:rPr>
          <w:rFonts w:ascii="Arial" w:hAnsi="Arial" w:cs="Arial"/>
          <w:sz w:val="24"/>
          <w:szCs w:val="24"/>
        </w:rPr>
      </w:pPr>
    </w:p>
    <w:p w14:paraId="2D18F164" w14:textId="77777777" w:rsidR="00AE04D9" w:rsidRDefault="00957749" w:rsidP="00957749">
      <w:pPr>
        <w:jc w:val="center"/>
        <w:rPr>
          <w:rFonts w:ascii="Arial" w:hAnsi="Arial" w:cs="Arial"/>
          <w:b/>
          <w:sz w:val="24"/>
          <w:szCs w:val="24"/>
        </w:rPr>
      </w:pPr>
      <w:r w:rsidRPr="00957749">
        <w:rPr>
          <w:rFonts w:ascii="Arial" w:hAnsi="Arial" w:cs="Arial"/>
          <w:b/>
          <w:sz w:val="24"/>
          <w:szCs w:val="24"/>
        </w:rPr>
        <w:t>VI.</w:t>
      </w:r>
    </w:p>
    <w:p w14:paraId="30F16424" w14:textId="77777777" w:rsidR="006854B9" w:rsidRDefault="006854B9" w:rsidP="00AE04D9">
      <w:pPr>
        <w:jc w:val="both"/>
        <w:rPr>
          <w:rFonts w:ascii="Arial" w:hAnsi="Arial" w:cs="Arial"/>
          <w:sz w:val="24"/>
          <w:szCs w:val="24"/>
        </w:rPr>
      </w:pPr>
    </w:p>
    <w:p w14:paraId="379B989D" w14:textId="77777777"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14:paraId="673A8936" w14:textId="77777777" w:rsidR="00072F30" w:rsidRDefault="00D06E90" w:rsidP="00072F30">
      <w:pPr>
        <w:jc w:val="both"/>
        <w:rPr>
          <w:rFonts w:ascii="Arial" w:hAnsi="Arial" w:cs="Arial"/>
          <w:sz w:val="24"/>
          <w:szCs w:val="24"/>
        </w:rPr>
      </w:pPr>
    </w:p>
    <w:p w14:paraId="4BAED613" w14:textId="77777777"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14:paraId="0D57819B" w14:textId="77777777" w:rsidR="00072F30" w:rsidRDefault="00D06E90" w:rsidP="00072F30">
      <w:pPr>
        <w:jc w:val="both"/>
        <w:rPr>
          <w:rFonts w:ascii="Arial" w:hAnsi="Arial" w:cs="Arial"/>
          <w:sz w:val="24"/>
          <w:szCs w:val="24"/>
        </w:rPr>
      </w:pPr>
    </w:p>
    <w:p w14:paraId="7113BD98" w14:textId="77777777"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 xml:space="preserve">(Varianta podle charakteru/typu stavby: „V souladu s ust. § 5 odst. 4 zákona č. 184/2006 Sb.,o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w:t>
      </w:r>
      <w:r w:rsidR="00FA7E8A" w:rsidRPr="0043003C">
        <w:rPr>
          <w:rFonts w:ascii="Arial" w:hAnsi="Arial" w:cs="Arial"/>
          <w:i/>
          <w:sz w:val="24"/>
          <w:szCs w:val="24"/>
          <w:highlight w:val="yellow"/>
        </w:rPr>
        <w:lastRenderedPageBreak/>
        <w:t>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14:paraId="1D5D6975" w14:textId="77777777" w:rsidR="00676336" w:rsidRDefault="00D06E90" w:rsidP="00072F30">
      <w:pPr>
        <w:jc w:val="both"/>
        <w:rPr>
          <w:rFonts w:ascii="Arial" w:hAnsi="Arial" w:cs="Arial"/>
          <w:sz w:val="24"/>
          <w:szCs w:val="24"/>
        </w:rPr>
      </w:pPr>
    </w:p>
    <w:p w14:paraId="23A35D16" w14:textId="77777777" w:rsidR="00D23B9D" w:rsidRDefault="00D23B9D" w:rsidP="008235FB">
      <w:pPr>
        <w:jc w:val="both"/>
        <w:rPr>
          <w:rFonts w:ascii="Arial" w:hAnsi="Arial" w:cs="Arial"/>
          <w:sz w:val="24"/>
          <w:szCs w:val="24"/>
        </w:rPr>
      </w:pPr>
    </w:p>
    <w:p w14:paraId="4D36D594" w14:textId="77777777" w:rsidR="001E4CF6" w:rsidRDefault="001E4CF6" w:rsidP="001E4CF6">
      <w:pPr>
        <w:jc w:val="center"/>
        <w:rPr>
          <w:rFonts w:ascii="Arial" w:hAnsi="Arial" w:cs="Arial"/>
          <w:b/>
          <w:sz w:val="24"/>
          <w:szCs w:val="24"/>
        </w:rPr>
      </w:pPr>
      <w:r w:rsidRPr="001E4CF6">
        <w:rPr>
          <w:rFonts w:ascii="Arial" w:hAnsi="Arial" w:cs="Arial"/>
          <w:b/>
          <w:sz w:val="24"/>
          <w:szCs w:val="24"/>
        </w:rPr>
        <w:t>VII.</w:t>
      </w:r>
    </w:p>
    <w:p w14:paraId="4BAC7EA2" w14:textId="77777777" w:rsidR="001E4CF6" w:rsidRDefault="001E4CF6" w:rsidP="001E4CF6">
      <w:pPr>
        <w:jc w:val="both"/>
        <w:rPr>
          <w:rFonts w:ascii="Arial" w:hAnsi="Arial" w:cs="Arial"/>
          <w:sz w:val="24"/>
          <w:szCs w:val="24"/>
        </w:rPr>
      </w:pPr>
    </w:p>
    <w:p w14:paraId="3382EDF6" w14:textId="77777777"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14:paraId="40EFB96E" w14:textId="77777777" w:rsidR="00072F30" w:rsidRDefault="00D06E90" w:rsidP="00072F30">
      <w:pPr>
        <w:jc w:val="both"/>
        <w:rPr>
          <w:rFonts w:ascii="Arial" w:hAnsi="Arial" w:cs="Arial"/>
          <w:sz w:val="24"/>
          <w:szCs w:val="24"/>
        </w:rPr>
      </w:pPr>
    </w:p>
    <w:p w14:paraId="47A97A3E" w14:textId="77777777"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14:paraId="4BC368BA" w14:textId="77777777" w:rsidR="00072F30" w:rsidRDefault="00D06E90" w:rsidP="00072F30">
      <w:pPr>
        <w:jc w:val="both"/>
        <w:rPr>
          <w:rFonts w:ascii="Arial" w:hAnsi="Arial" w:cs="Arial"/>
          <w:sz w:val="24"/>
          <w:szCs w:val="24"/>
        </w:rPr>
      </w:pPr>
    </w:p>
    <w:p w14:paraId="229576FF" w14:textId="77777777"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A168D1">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0F1130" w:rsidRPr="000F1130">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14:paraId="5B02DCCB" w14:textId="77777777" w:rsidR="00072F30" w:rsidRDefault="00D06E90" w:rsidP="00072F30">
      <w:pPr>
        <w:tabs>
          <w:tab w:val="left" w:pos="710"/>
        </w:tabs>
        <w:jc w:val="both"/>
        <w:rPr>
          <w:rFonts w:ascii="Arial" w:hAnsi="Arial" w:cs="Arial"/>
          <w:sz w:val="24"/>
          <w:szCs w:val="24"/>
        </w:rPr>
      </w:pPr>
    </w:p>
    <w:p w14:paraId="17DD2E84" w14:textId="77777777"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FA7E8A">
        <w:rPr>
          <w:rFonts w:ascii="Arial" w:hAnsi="Arial" w:cs="Arial"/>
          <w:sz w:val="24"/>
          <w:szCs w:val="24"/>
        </w:rPr>
        <w:t xml:space="preserve"> o</w:t>
      </w:r>
      <w:r w:rsidR="00401874">
        <w:rPr>
          <w:rFonts w:ascii="Arial" w:hAnsi="Arial" w:cs="Arial"/>
          <w:sz w:val="24"/>
          <w:szCs w:val="24"/>
        </w:rPr>
        <w:t> </w:t>
      </w:r>
      <w:r w:rsidR="00FA7E8A">
        <w:rPr>
          <w:rFonts w:ascii="Arial" w:hAnsi="Arial" w:cs="Arial"/>
          <w:sz w:val="24"/>
          <w:szCs w:val="24"/>
        </w:rPr>
        <w:t>registru smluv, a to v rozsahu a způsobem z uvedeného zákona vyplývajícím</w:t>
      </w:r>
      <w:r w:rsidR="001E525B">
        <w:rPr>
          <w:rFonts w:ascii="Arial" w:hAnsi="Arial" w:cs="Arial"/>
          <w:sz w:val="24"/>
          <w:szCs w:val="24"/>
        </w:rPr>
        <w:t xml:space="preserve">, povinnost uveřejnění </w:t>
      </w:r>
      <w:r w:rsidR="00FA7E8A">
        <w:rPr>
          <w:rFonts w:ascii="Arial" w:hAnsi="Arial" w:cs="Arial"/>
          <w:sz w:val="24"/>
          <w:szCs w:val="24"/>
        </w:rPr>
        <w:t xml:space="preserve">zajistí kupující, a to do 30 dnů od podpisu této smlouvy. </w:t>
      </w:r>
      <w:r w:rsidR="001E525B">
        <w:rPr>
          <w:rFonts w:ascii="Arial" w:hAnsi="Arial" w:cs="Arial"/>
          <w:sz w:val="24"/>
          <w:szCs w:val="24"/>
        </w:rPr>
        <w:t xml:space="preserve">Tato smlouva nabývá platnosti dnem jejího podpisu oběma smluvními stranami a účinnosti dnem uveřejnění v registru smluv dle zákona o registru smluv. </w:t>
      </w:r>
    </w:p>
    <w:p w14:paraId="1B4E3E78" w14:textId="77777777" w:rsidR="00072F30" w:rsidRDefault="00D06E90" w:rsidP="00072F30">
      <w:pPr>
        <w:jc w:val="both"/>
        <w:rPr>
          <w:rFonts w:ascii="Arial" w:hAnsi="Arial" w:cs="Arial"/>
          <w:sz w:val="24"/>
          <w:szCs w:val="24"/>
        </w:rPr>
      </w:pPr>
    </w:p>
    <w:p w14:paraId="23BF4422" w14:textId="77777777"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14:paraId="7BA58B37" w14:textId="77777777" w:rsidR="00072F30" w:rsidRDefault="00D06E90" w:rsidP="00072F30">
      <w:pPr>
        <w:jc w:val="both"/>
        <w:rPr>
          <w:rFonts w:ascii="Arial" w:hAnsi="Arial" w:cs="Arial"/>
          <w:sz w:val="24"/>
          <w:szCs w:val="24"/>
        </w:rPr>
      </w:pPr>
    </w:p>
    <w:p w14:paraId="18DAA608" w14:textId="77777777"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14:paraId="17204DDC" w14:textId="77777777" w:rsidR="00072F30" w:rsidRDefault="00D06E90" w:rsidP="00072F30">
      <w:pPr>
        <w:jc w:val="both"/>
        <w:rPr>
          <w:rFonts w:ascii="Arial" w:hAnsi="Arial" w:cs="Arial"/>
          <w:sz w:val="24"/>
          <w:szCs w:val="24"/>
        </w:rPr>
      </w:pPr>
    </w:p>
    <w:p w14:paraId="4D57B94D" w14:textId="77777777"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14:paraId="396CAAA5" w14:textId="77777777" w:rsidR="00072F30" w:rsidRDefault="00D06E90" w:rsidP="00072F30">
      <w:pPr>
        <w:jc w:val="both"/>
        <w:rPr>
          <w:rFonts w:ascii="Arial" w:hAnsi="Arial" w:cs="Arial"/>
          <w:sz w:val="24"/>
          <w:szCs w:val="24"/>
        </w:rPr>
      </w:pPr>
    </w:p>
    <w:p w14:paraId="18DB5675" w14:textId="77777777"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14:paraId="31908A2A" w14:textId="77777777" w:rsidR="00FA7E8A" w:rsidRDefault="00FA7E8A" w:rsidP="00FA7E8A">
      <w:pPr>
        <w:jc w:val="both"/>
        <w:rPr>
          <w:rFonts w:ascii="Arial" w:hAnsi="Arial" w:cs="Arial"/>
          <w:sz w:val="24"/>
          <w:szCs w:val="24"/>
        </w:rPr>
      </w:pPr>
    </w:p>
    <w:p w14:paraId="111147ED" w14:textId="77777777" w:rsidR="00FA7E8A" w:rsidRPr="00EF47E9" w:rsidRDefault="00B8067A" w:rsidP="00FA7E8A">
      <w:pPr>
        <w:jc w:val="both"/>
        <w:rPr>
          <w:rFonts w:ascii="Arial" w:hAnsi="Arial" w:cs="Arial"/>
          <w:sz w:val="24"/>
          <w:szCs w:val="24"/>
        </w:rPr>
      </w:pPr>
      <w:r>
        <w:rPr>
          <w:rFonts w:ascii="Arial" w:hAnsi="Arial" w:cs="Arial"/>
          <w:sz w:val="24"/>
          <w:szCs w:val="24"/>
        </w:rPr>
        <w:t>7.</w:t>
      </w:r>
      <w:r w:rsidR="006F0842">
        <w:rPr>
          <w:rFonts w:ascii="Arial" w:hAnsi="Arial" w:cs="Arial"/>
          <w:sz w:val="24"/>
          <w:szCs w:val="24"/>
        </w:rPr>
        <w:t>9</w:t>
      </w:r>
      <w:r w:rsidR="00FA7E8A" w:rsidRPr="00EF47E9">
        <w:rPr>
          <w:rFonts w:ascii="Arial" w:hAnsi="Arial" w:cs="Arial"/>
          <w:sz w:val="24"/>
          <w:szCs w:val="24"/>
        </w:rPr>
        <w:tab/>
        <w:t xml:space="preserve">Kupující prohlašuje, že usnesením Zastupitelstva Středočeského kraje            č. ………………. ze dne …………………. bylo v souladu s ust. § 36 písm. a) zákona      </w:t>
      </w:r>
      <w:r w:rsidR="00FA7E8A" w:rsidRPr="00EF47E9">
        <w:rPr>
          <w:rFonts w:ascii="Arial" w:hAnsi="Arial" w:cs="Arial"/>
          <w:sz w:val="24"/>
          <w:szCs w:val="24"/>
        </w:rPr>
        <w:lastRenderedPageBreak/>
        <w:t xml:space="preserve">č. 129/2000 Sb., o krajích (krajské zřízení), ve znění pozdějších předpisů, schváleno úplatné nabytí </w:t>
      </w:r>
      <w:r w:rsidR="00FA7E8A" w:rsidRPr="0029146A">
        <w:rPr>
          <w:rFonts w:ascii="Arial" w:hAnsi="Arial" w:cs="Arial"/>
          <w:sz w:val="24"/>
          <w:szCs w:val="24"/>
          <w:highlight w:val="yellow"/>
        </w:rPr>
        <w:t>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w:t>
      </w:r>
      <w:r w:rsidR="00FA7E8A" w:rsidRPr="0029146A">
        <w:rPr>
          <w:rFonts w:ascii="Arial" w:hAnsi="Arial" w:cs="Arial"/>
          <w:sz w:val="24"/>
          <w:szCs w:val="24"/>
          <w:highlight w:val="yellow"/>
        </w:rPr>
        <w:t>uveden</w:t>
      </w:r>
      <w:r w:rsidR="0029146A" w:rsidRPr="0029146A">
        <w:rPr>
          <w:rFonts w:ascii="Arial" w:hAnsi="Arial" w:cs="Arial"/>
          <w:sz w:val="24"/>
          <w:szCs w:val="24"/>
          <w:highlight w:val="yellow"/>
        </w:rPr>
        <w:t>ého</w:t>
      </w:r>
      <w:r w:rsidR="00FA7E8A" w:rsidRPr="00EF47E9">
        <w:rPr>
          <w:rFonts w:ascii="Arial" w:hAnsi="Arial" w:cs="Arial"/>
          <w:sz w:val="24"/>
          <w:szCs w:val="24"/>
        </w:rPr>
        <w:t xml:space="preserve"> v čl. I. této smlouvy do vlastnictví Středočeského kraje a předání </w:t>
      </w:r>
      <w:r w:rsidR="00FA7E8A" w:rsidRPr="0029146A">
        <w:rPr>
          <w:rFonts w:ascii="Arial" w:hAnsi="Arial" w:cs="Arial"/>
          <w:sz w:val="24"/>
          <w:szCs w:val="24"/>
          <w:highlight w:val="yellow"/>
        </w:rPr>
        <w:t>t</w:t>
      </w:r>
      <w:r w:rsidR="0029146A" w:rsidRPr="0029146A">
        <w:rPr>
          <w:rFonts w:ascii="Arial" w:hAnsi="Arial" w:cs="Arial"/>
          <w:sz w:val="24"/>
          <w:szCs w:val="24"/>
          <w:highlight w:val="yellow"/>
        </w:rPr>
        <w:t>oho</w:t>
      </w:r>
      <w:r w:rsidR="00FA7E8A" w:rsidRPr="0029146A">
        <w:rPr>
          <w:rFonts w:ascii="Arial" w:hAnsi="Arial" w:cs="Arial"/>
          <w:sz w:val="24"/>
          <w:szCs w:val="24"/>
          <w:highlight w:val="yellow"/>
        </w:rPr>
        <w:t>to 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14:paraId="5F00FA54" w14:textId="77777777" w:rsidR="001E4CF6" w:rsidRDefault="001E4CF6" w:rsidP="001E4CF6">
      <w:pPr>
        <w:jc w:val="both"/>
        <w:rPr>
          <w:rFonts w:ascii="Arial" w:hAnsi="Arial" w:cs="Arial"/>
          <w:sz w:val="24"/>
          <w:szCs w:val="24"/>
        </w:rPr>
      </w:pPr>
    </w:p>
    <w:p w14:paraId="4390614D" w14:textId="77777777" w:rsidR="000B242F" w:rsidRDefault="000B242F" w:rsidP="001E4CF6">
      <w:pPr>
        <w:jc w:val="both"/>
        <w:rPr>
          <w:rFonts w:ascii="Arial" w:hAnsi="Arial" w:cs="Arial"/>
          <w:sz w:val="24"/>
          <w:szCs w:val="24"/>
        </w:rPr>
      </w:pPr>
    </w:p>
    <w:p w14:paraId="14F19952" w14:textId="77777777"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14:paraId="1393AA2C" w14:textId="77777777" w:rsidR="00C97A1F" w:rsidRDefault="00D06E90" w:rsidP="00C97A1F">
      <w:pPr>
        <w:jc w:val="both"/>
        <w:rPr>
          <w:rFonts w:ascii="Arial" w:hAnsi="Arial" w:cs="Arial"/>
          <w:sz w:val="24"/>
          <w:szCs w:val="24"/>
        </w:rPr>
      </w:pPr>
    </w:p>
    <w:p w14:paraId="22F4031F" w14:textId="77777777"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14:paraId="06288B64" w14:textId="77777777" w:rsidR="00C97A1F" w:rsidRDefault="00D06E90" w:rsidP="00C97A1F">
      <w:pPr>
        <w:jc w:val="both"/>
        <w:rPr>
          <w:rFonts w:ascii="Arial" w:hAnsi="Arial" w:cs="Arial"/>
          <w:sz w:val="24"/>
          <w:szCs w:val="24"/>
        </w:rPr>
      </w:pPr>
    </w:p>
    <w:p w14:paraId="5C78279C" w14:textId="77777777" w:rsidR="00C97A1F" w:rsidRDefault="00D06E90" w:rsidP="00C97A1F">
      <w:pPr>
        <w:jc w:val="both"/>
        <w:rPr>
          <w:rFonts w:ascii="Arial" w:hAnsi="Arial" w:cs="Arial"/>
          <w:sz w:val="24"/>
          <w:szCs w:val="24"/>
        </w:rPr>
      </w:pPr>
    </w:p>
    <w:p w14:paraId="089472ED" w14:textId="77777777" w:rsidR="00EF47E9" w:rsidRDefault="00EF47E9" w:rsidP="00C97A1F">
      <w:pPr>
        <w:jc w:val="both"/>
        <w:rPr>
          <w:rFonts w:ascii="Arial" w:hAnsi="Arial" w:cs="Arial"/>
          <w:sz w:val="24"/>
          <w:szCs w:val="24"/>
        </w:rPr>
      </w:pPr>
    </w:p>
    <w:p w14:paraId="4209AD1D" w14:textId="77777777"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14:paraId="08430229" w14:textId="77777777" w:rsidR="00FA7E8A" w:rsidRPr="009301C8"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9301C8">
        <w:rPr>
          <w:rFonts w:ascii="Arial" w:hAnsi="Arial" w:cs="Arial"/>
          <w:sz w:val="24"/>
          <w:szCs w:val="24"/>
        </w:rPr>
        <w:t xml:space="preserve">  </w:t>
      </w:r>
      <w:r w:rsidR="00FA7E8A" w:rsidRPr="009301C8">
        <w:rPr>
          <w:rFonts w:ascii="Arial" w:hAnsi="Arial" w:cs="Arial"/>
          <w:sz w:val="24"/>
          <w:szCs w:val="24"/>
        </w:rPr>
        <w:t xml:space="preserve">za </w:t>
      </w:r>
      <w:r w:rsidR="00FA7E8A" w:rsidRPr="009301C8">
        <w:rPr>
          <w:rFonts w:ascii="Arial" w:hAnsi="Arial" w:cs="Arial"/>
          <w:b/>
          <w:sz w:val="24"/>
          <w:szCs w:val="24"/>
        </w:rPr>
        <w:t>Středočeský kraj</w:t>
      </w:r>
    </w:p>
    <w:p w14:paraId="0DB6A375" w14:textId="77777777" w:rsidR="00FA7E8A" w:rsidRPr="009301C8" w:rsidRDefault="00FA7E8A" w:rsidP="00401874">
      <w:pPr>
        <w:tabs>
          <w:tab w:val="left" w:pos="4962"/>
        </w:tabs>
        <w:jc w:val="both"/>
        <w:rPr>
          <w:rFonts w:ascii="Arial" w:hAnsi="Arial" w:cs="Arial"/>
          <w:b/>
          <w:sz w:val="24"/>
          <w:szCs w:val="24"/>
        </w:rPr>
      </w:pPr>
      <w:r w:rsidRPr="009301C8">
        <w:rPr>
          <w:rFonts w:ascii="Arial" w:hAnsi="Arial" w:cs="Arial"/>
          <w:sz w:val="24"/>
          <w:szCs w:val="24"/>
        </w:rPr>
        <w:tab/>
      </w:r>
      <w:r w:rsidRPr="009301C8">
        <w:rPr>
          <w:rFonts w:ascii="Arial" w:hAnsi="Arial" w:cs="Arial"/>
          <w:b/>
          <w:sz w:val="24"/>
          <w:szCs w:val="24"/>
        </w:rPr>
        <w:t>Krajská správa a údržba silnic</w:t>
      </w:r>
    </w:p>
    <w:p w14:paraId="32A97AB3" w14:textId="77777777" w:rsidR="00FA7E8A" w:rsidRPr="009301C8" w:rsidRDefault="00FA7E8A" w:rsidP="00401874">
      <w:pPr>
        <w:tabs>
          <w:tab w:val="left" w:pos="4962"/>
        </w:tabs>
        <w:jc w:val="both"/>
        <w:rPr>
          <w:rFonts w:ascii="Arial" w:hAnsi="Arial" w:cs="Arial"/>
          <w:sz w:val="24"/>
          <w:szCs w:val="24"/>
        </w:rPr>
      </w:pPr>
      <w:r w:rsidRPr="009301C8">
        <w:rPr>
          <w:rFonts w:ascii="Arial" w:hAnsi="Arial" w:cs="Arial"/>
          <w:sz w:val="24"/>
          <w:szCs w:val="24"/>
        </w:rPr>
        <w:tab/>
      </w:r>
      <w:r w:rsidR="00401874" w:rsidRPr="009301C8">
        <w:rPr>
          <w:rFonts w:ascii="Arial" w:hAnsi="Arial" w:cs="Arial"/>
          <w:sz w:val="24"/>
          <w:szCs w:val="24"/>
        </w:rPr>
        <w:t xml:space="preserve">   </w:t>
      </w:r>
      <w:r w:rsidRPr="009301C8">
        <w:rPr>
          <w:rFonts w:ascii="Arial" w:hAnsi="Arial" w:cs="Arial"/>
          <w:b/>
          <w:sz w:val="24"/>
          <w:szCs w:val="24"/>
        </w:rPr>
        <w:t xml:space="preserve">Středočeského kraje, p.o. </w:t>
      </w:r>
    </w:p>
    <w:p w14:paraId="2AD4EB89" w14:textId="77777777" w:rsidR="00FA7E8A" w:rsidRPr="009301C8" w:rsidRDefault="00401874" w:rsidP="009301C8">
      <w:pPr>
        <w:tabs>
          <w:tab w:val="left" w:pos="4820"/>
        </w:tabs>
        <w:jc w:val="both"/>
        <w:rPr>
          <w:rFonts w:ascii="Arial" w:hAnsi="Arial" w:cs="Arial"/>
          <w:sz w:val="24"/>
          <w:szCs w:val="24"/>
        </w:rPr>
      </w:pPr>
      <w:r w:rsidRPr="009301C8">
        <w:rPr>
          <w:rFonts w:ascii="Arial" w:hAnsi="Arial" w:cs="Arial"/>
          <w:sz w:val="24"/>
          <w:szCs w:val="24"/>
        </w:rPr>
        <w:tab/>
      </w:r>
      <w:r w:rsidR="009301C8">
        <w:rPr>
          <w:rFonts w:ascii="Arial" w:hAnsi="Arial" w:cs="Arial"/>
          <w:sz w:val="24"/>
          <w:szCs w:val="24"/>
        </w:rPr>
        <w:t xml:space="preserve"> </w:t>
      </w:r>
      <w:r w:rsidR="00485DCC" w:rsidRPr="009301C8">
        <w:rPr>
          <w:rFonts w:ascii="Arial" w:hAnsi="Arial" w:cs="Arial"/>
          <w:sz w:val="24"/>
          <w:szCs w:val="24"/>
        </w:rPr>
        <w:t>Mgr</w:t>
      </w:r>
      <w:r w:rsidR="00FA7E8A" w:rsidRPr="009301C8">
        <w:rPr>
          <w:rFonts w:ascii="Arial" w:hAnsi="Arial" w:cs="Arial"/>
          <w:sz w:val="24"/>
          <w:szCs w:val="24"/>
        </w:rPr>
        <w:t xml:space="preserve">. Zdeněk Dvořák, </w:t>
      </w:r>
      <w:r w:rsidR="00000E00" w:rsidRPr="009301C8">
        <w:rPr>
          <w:rFonts w:ascii="Arial" w:hAnsi="Arial" w:cs="Arial"/>
          <w:sz w:val="24"/>
          <w:szCs w:val="24"/>
        </w:rPr>
        <w:t>MPA</w:t>
      </w:r>
      <w:r w:rsidR="00485DCC" w:rsidRPr="009301C8">
        <w:rPr>
          <w:rFonts w:ascii="Arial" w:hAnsi="Arial" w:cs="Arial"/>
          <w:sz w:val="24"/>
          <w:szCs w:val="24"/>
        </w:rPr>
        <w:t xml:space="preserve">, </w:t>
      </w:r>
      <w:r w:rsidR="00FA7E8A" w:rsidRPr="009301C8">
        <w:rPr>
          <w:rFonts w:ascii="Arial" w:hAnsi="Arial" w:cs="Arial"/>
          <w:sz w:val="24"/>
          <w:szCs w:val="24"/>
        </w:rPr>
        <w:t>ředitel</w:t>
      </w:r>
    </w:p>
    <w:p w14:paraId="455CBDB0" w14:textId="77777777" w:rsidR="00DA2E45" w:rsidRDefault="00DA2E45" w:rsidP="00DA2E45">
      <w:pPr>
        <w:jc w:val="both"/>
        <w:rPr>
          <w:rFonts w:ascii="Arial" w:hAnsi="Arial" w:cs="Arial"/>
          <w:sz w:val="24"/>
          <w:szCs w:val="24"/>
        </w:rPr>
      </w:pPr>
    </w:p>
    <w:p w14:paraId="11E5D764" w14:textId="77777777" w:rsidR="00BF7EAB" w:rsidRDefault="00BF7EAB" w:rsidP="00515567">
      <w:pPr>
        <w:jc w:val="both"/>
        <w:rPr>
          <w:rFonts w:ascii="Arial" w:hAnsi="Arial" w:cs="Arial"/>
          <w:sz w:val="24"/>
          <w:szCs w:val="24"/>
        </w:rPr>
      </w:pPr>
    </w:p>
    <w:p w14:paraId="3984D1A0" w14:textId="77777777" w:rsidR="00401874" w:rsidRDefault="00401874" w:rsidP="00515567">
      <w:pPr>
        <w:jc w:val="both"/>
        <w:rPr>
          <w:rFonts w:ascii="Arial" w:hAnsi="Arial" w:cs="Arial"/>
          <w:sz w:val="24"/>
          <w:szCs w:val="24"/>
        </w:rPr>
      </w:pPr>
    </w:p>
    <w:p w14:paraId="376AA6BD" w14:textId="77777777" w:rsidR="00401874" w:rsidRDefault="00401874" w:rsidP="00515567">
      <w:pPr>
        <w:jc w:val="both"/>
        <w:rPr>
          <w:rFonts w:ascii="Arial" w:hAnsi="Arial" w:cs="Arial"/>
          <w:sz w:val="24"/>
          <w:szCs w:val="24"/>
        </w:rPr>
      </w:pPr>
    </w:p>
    <w:p w14:paraId="118B82AB" w14:textId="77777777" w:rsidR="00C97A1F" w:rsidRDefault="00133C67" w:rsidP="00C97A1F">
      <w:pPr>
        <w:jc w:val="both"/>
        <w:rPr>
          <w:rFonts w:ascii="Arial" w:hAnsi="Arial" w:cs="Arial"/>
          <w:sz w:val="24"/>
          <w:szCs w:val="24"/>
        </w:rPr>
      </w:pPr>
      <w:r>
        <w:rPr>
          <w:rFonts w:ascii="Arial" w:hAnsi="Arial" w:cs="Arial"/>
          <w:sz w:val="24"/>
          <w:szCs w:val="24"/>
        </w:rPr>
        <w:t>Přílohy:</w:t>
      </w:r>
    </w:p>
    <w:p w14:paraId="3020A414" w14:textId="77777777"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14:paraId="6F435174" w14:textId="77777777"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14:paraId="0498C635" w14:textId="77777777"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D7E42" w14:textId="77777777" w:rsidR="00173BC6" w:rsidRDefault="00173BC6">
      <w:r>
        <w:separator/>
      </w:r>
    </w:p>
  </w:endnote>
  <w:endnote w:type="continuationSeparator" w:id="0">
    <w:p w14:paraId="5C11AF29" w14:textId="77777777" w:rsidR="00173BC6" w:rsidRDefault="0017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D4672" w14:textId="77777777"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14:paraId="45C43FA8" w14:textId="77777777" w:rsidR="009D0513" w:rsidRDefault="009D05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45F19" w14:textId="77777777"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9301C8">
      <w:rPr>
        <w:rStyle w:val="slostrnky"/>
        <w:noProof/>
      </w:rPr>
      <w:t>5</w:t>
    </w:r>
    <w:r>
      <w:rPr>
        <w:rStyle w:val="slostrnky"/>
      </w:rPr>
      <w:fldChar w:fldCharType="end"/>
    </w:r>
  </w:p>
  <w:p w14:paraId="6DB115C6" w14:textId="77777777" w:rsidR="009D0513" w:rsidRDefault="009D05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8847E" w14:textId="77777777" w:rsidR="00173BC6" w:rsidRDefault="00173BC6">
      <w:r>
        <w:separator/>
      </w:r>
    </w:p>
  </w:footnote>
  <w:footnote w:type="continuationSeparator" w:id="0">
    <w:p w14:paraId="30963979" w14:textId="77777777" w:rsidR="00173BC6" w:rsidRDefault="00173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6"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3"/>
  </w:num>
  <w:num w:numId="6">
    <w:abstractNumId w:val="8"/>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146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6F0842"/>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01C8"/>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067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06E90"/>
    <w:rsid w:val="00D124B4"/>
    <w:rsid w:val="00D16A2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6E55"/>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423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 w:type="paragraph" w:customStyle="1" w:styleId="slolnku">
    <w:name w:val="Číslo článku"/>
    <w:basedOn w:val="Normln"/>
    <w:next w:val="Normln"/>
    <w:rsid w:val="00B8067A"/>
    <w:pPr>
      <w:keepNext/>
      <w:numPr>
        <w:numId w:val="9"/>
      </w:numPr>
      <w:tabs>
        <w:tab w:val="left" w:pos="0"/>
        <w:tab w:val="left" w:pos="284"/>
        <w:tab w:val="left" w:pos="1701"/>
      </w:tabs>
      <w:overflowPunct/>
      <w:autoSpaceDE/>
      <w:autoSpaceDN/>
      <w:adjustRightInd/>
      <w:spacing w:before="160" w:after="40"/>
      <w:jc w:val="center"/>
      <w:textAlignment w:val="auto"/>
    </w:pPr>
    <w:rPr>
      <w:b/>
      <w:sz w:val="24"/>
    </w:rPr>
  </w:style>
  <w:style w:type="paragraph" w:customStyle="1" w:styleId="Textodst1sl">
    <w:name w:val="Text odst.1čísl"/>
    <w:basedOn w:val="Normln"/>
    <w:link w:val="Textodst1slChar"/>
    <w:rsid w:val="00B8067A"/>
    <w:pPr>
      <w:numPr>
        <w:ilvl w:val="1"/>
        <w:numId w:val="9"/>
      </w:numPr>
      <w:tabs>
        <w:tab w:val="left" w:pos="0"/>
        <w:tab w:val="left" w:pos="284"/>
      </w:tabs>
      <w:overflowPunct/>
      <w:autoSpaceDE/>
      <w:autoSpaceDN/>
      <w:adjustRightInd/>
      <w:spacing w:before="80"/>
      <w:jc w:val="both"/>
      <w:textAlignment w:val="auto"/>
      <w:outlineLvl w:val="1"/>
    </w:pPr>
    <w:rPr>
      <w:sz w:val="24"/>
    </w:rPr>
  </w:style>
  <w:style w:type="paragraph" w:customStyle="1" w:styleId="Textodst3psmena">
    <w:name w:val="Text odst. 3 písmena"/>
    <w:basedOn w:val="Textodst1sl"/>
    <w:rsid w:val="00B8067A"/>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B8067A"/>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B806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F761AB-DB90-4EF4-9D8F-8259572A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1600</Words>
  <Characters>9442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2019-02-20T11:38:00Z</dcterms:created>
  <dcterms:modified xsi:type="dcterms:W3CDTF">2019-12-03T07:36:00Z</dcterms:modified>
</cp:coreProperties>
</file>